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黑体" w:hAnsi="黑体" w:eastAsia="黑体" w:cs="黑体"/>
          <w:bCs/>
          <w:kern w:val="0"/>
          <w:sz w:val="28"/>
          <w:szCs w:val="28"/>
          <w:lang w:val="en" w:eastAsia="zh-CN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  <w:lang w:val="en"/>
        </w:rPr>
        <w:t>附件</w:t>
      </w:r>
      <w:del w:id="0" w:author="邱峰琳" w:date="2025-05-27T09:40:50Z">
        <w:r>
          <w:rPr>
            <w:rFonts w:hint="default" w:ascii="黑体" w:hAnsi="黑体" w:eastAsia="黑体" w:cs="黑体"/>
            <w:bCs/>
            <w:kern w:val="0"/>
            <w:sz w:val="28"/>
            <w:szCs w:val="28"/>
            <w:lang w:val="en-US" w:eastAsia="zh-CN"/>
          </w:rPr>
          <w:delText>9</w:delText>
        </w:r>
      </w:del>
      <w:ins w:id="1" w:author="邱峰琳" w:date="2025-05-27T09:40:50Z">
        <w:r>
          <w:rPr>
            <w:rFonts w:hint="default" w:ascii="黑体" w:hAnsi="黑体" w:eastAsia="黑体" w:cs="黑体"/>
            <w:bCs/>
            <w:kern w:val="0"/>
            <w:sz w:val="28"/>
            <w:szCs w:val="28"/>
            <w:lang w:val="en" w:eastAsia="zh-CN"/>
          </w:rPr>
          <w:t>1</w:t>
        </w:r>
      </w:ins>
      <w:ins w:id="2" w:author="邱峰琳" w:date="2025-05-27T09:40:51Z">
        <w:r>
          <w:rPr>
            <w:rFonts w:hint="default" w:ascii="黑体" w:hAnsi="黑体" w:eastAsia="黑体" w:cs="黑体"/>
            <w:bCs/>
            <w:kern w:val="0"/>
            <w:sz w:val="28"/>
            <w:szCs w:val="28"/>
            <w:lang w:val="en" w:eastAsia="zh-CN"/>
          </w:rPr>
          <w:t>0</w:t>
        </w:r>
      </w:ins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  <w:t>福州市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  <w:lang w:val="en-US" w:eastAsia="zh-CN"/>
        </w:rPr>
        <w:t>工程技术经济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  <w:t>专业职称评审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  <w:t>答辩考核流程及有关事项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一、答辩对象自述（约3分钟）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自述内容主要包括：一是任现职以来的主要专业技术业绩、专业心得、工作成果、获奖情况等；二是代表作的主要内容、选题思路、对实践工作的指导意义等。自述内容必须真实有据,不得弄虚作假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-US"/>
        </w:rPr>
        <w:t>(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-US" w:eastAsia="zh-CN"/>
        </w:rPr>
        <w:t>自述以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答辩考核小组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eastAsia="zh-CN"/>
        </w:rPr>
        <w:t>评委现场要求为准，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highlight w:val="yellow"/>
          <w:lang w:eastAsia="zh-CN"/>
        </w:rPr>
        <w:t>不得体现姓名和单位信息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-US"/>
        </w:rPr>
        <w:t>)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二、答辩对象回答问题（约5分钟）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2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答辩出题方向主要包括三个方面：一是与答辩对象的申报专业相关，考察其基础理论水平；二是与答辩对象的论文代表作相关，考察其专业学术水平；三是与答辩对象的专业工作业绩相关，考察其专业技术水平。具备规定学历和资历的答辩对象，每人回答两道题；破格和跨专业申报的答辩对象加试一道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三、答辩考核小组提问（约2分钟）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答辩考核小组在答辩对象自述和回答必答题的基础上，可针对答辩对象的专业工作业绩、代表作等有疑问的地方进行提问，答辩对象应如实回答。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四、答辩考核小组鉴定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 xml:space="preserve">    答辩考核小组在对代表作进行鉴定的基础上，对答辩对象的答辩情况进行综合评价，并做出是否具备相关专业级别职称评审条件的答辩考核意见。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五、有关事项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本答辩以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-US" w:eastAsia="zh-CN"/>
        </w:rPr>
        <w:t>市工程技术经济专业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职改办工作人员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-US" w:eastAsia="zh-CN"/>
        </w:rPr>
        <w:t>短信或电话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通知为准（一般提前3-5日），各参评人员（尤其是外地工作人员）应提前做好参加答辩的准备，未能参加答辩者不再另行安排答辩，一律按弃权处理，答辩对象应准时到场，迟到15分钟者视为自动放弃。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答辩对象到达候考室后，应主动向候考室工作人员上交随带的通讯、电子工具，自觉服从候考室工作人员统一指挥管理。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答辩对象应携带身份证以核对身份，资料一律不得带入考场，答辩顺序以现场抽签为准。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"/>
        </w:rPr>
        <w:t>4.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本答辩考核实行盲审，答辩对象自述过程不介绍姓名和工作单位（项目名称可介绍），否则视同作弊，取消答辩资格。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  <w:lang w:val="en"/>
        </w:rPr>
        <w:t>.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答辩考核成绩作为最终评审的重要参考依据之一，不对外公布。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邱峰琳">
    <w15:presenceInfo w15:providerId="None" w15:userId="邱峰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true"/>
  <w:bordersDoNotSurroundFooter w:val="true"/>
  <w:revisionView w:markup="0"/>
  <w:trackRevisions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B6596A8E"/>
    <w:rsid w:val="3BCD1EF4"/>
    <w:rsid w:val="68266FF2"/>
    <w:rsid w:val="7DDED579"/>
    <w:rsid w:val="B6596A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764</Words>
  <Characters>772</Characters>
  <Lines>0</Lines>
  <Paragraphs>0</Paragraphs>
  <TotalTime>0</TotalTime>
  <ScaleCrop>false</ScaleCrop>
  <LinksUpToDate>false</LinksUpToDate>
  <CharactersWithSpaces>776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2024-05-09T00:59:00Z</dcterms:created>
  <dc:creator>neokylin</dc:creator>
  <cp:lastModifiedBy>邱峰琳</cp:lastModifiedBy>
  <dcterms:modified xsi:type="dcterms:W3CDTF">2025-05-27T09:41:22Z</dcterms:modified>
  <dc:title>附件10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KSOTemplateDocerSaveRecord">
    <vt:lpwstr>eyJoZGlkIjoiYmZhMjc2ODU4MTFjNGFlNDYzZTExODEyNzZhMmU5ZTYiLCJ1c2VySWQiOiIxNjkyMDM0MzU0In0=</vt:lpwstr>
  </property>
  <property fmtid="{D5CDD505-2E9C-101B-9397-08002B2CF9AE}" pid="4" name="ICV">
    <vt:lpwstr>63782E1C66FA4E688AED71B1CD83B1BC_12</vt:lpwstr>
  </property>
</Properties>
</file>